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EF0" w:rsidRDefault="00103EF0" w:rsidP="00103EF0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:rsidR="00103EF0" w:rsidRDefault="00103EF0" w:rsidP="00103EF0"/>
    <w:p w:rsidR="00103EF0" w:rsidRDefault="00103EF0" w:rsidP="00103EF0">
      <w:pPr>
        <w:rPr>
          <w:sz w:val="24"/>
        </w:rPr>
      </w:pPr>
      <w:r>
        <w:rPr>
          <w:sz w:val="24"/>
        </w:rPr>
        <w:t xml:space="preserve">Na zasadanie Miestneho zastupiteľstva </w:t>
      </w:r>
    </w:p>
    <w:p w:rsidR="00103EF0" w:rsidRDefault="00103EF0" w:rsidP="00103EF0">
      <w:pPr>
        <w:rPr>
          <w:sz w:val="24"/>
        </w:rPr>
      </w:pPr>
      <w:r>
        <w:rPr>
          <w:sz w:val="24"/>
        </w:rPr>
        <w:t>Mestskej časti Košice-Sídlisko KVP</w:t>
      </w:r>
    </w:p>
    <w:p w:rsidR="00103EF0" w:rsidRDefault="00103EF0" w:rsidP="00103EF0">
      <w:pPr>
        <w:tabs>
          <w:tab w:val="left" w:pos="6804"/>
        </w:tabs>
        <w:rPr>
          <w:sz w:val="24"/>
        </w:rPr>
      </w:pPr>
      <w:r>
        <w:rPr>
          <w:sz w:val="24"/>
        </w:rPr>
        <w:t>dňa  12. septembra 2017</w:t>
      </w:r>
    </w:p>
    <w:p w:rsidR="00103EF0" w:rsidRPr="00772FB9" w:rsidRDefault="00103EF0" w:rsidP="00103EF0">
      <w:pPr>
        <w:tabs>
          <w:tab w:val="left" w:pos="7230"/>
        </w:tabs>
        <w:rPr>
          <w:b/>
          <w:sz w:val="36"/>
        </w:rPr>
      </w:pPr>
      <w:r>
        <w:rPr>
          <w:b/>
          <w:sz w:val="52"/>
          <w:szCs w:val="52"/>
        </w:rPr>
        <w:tab/>
      </w:r>
      <w:r>
        <w:rPr>
          <w:b/>
          <w:sz w:val="52"/>
          <w:szCs w:val="52"/>
        </w:rPr>
        <w:tab/>
        <w:t>10</w:t>
      </w:r>
      <w:r w:rsidRPr="00772FB9">
        <w:rPr>
          <w:b/>
          <w:sz w:val="52"/>
        </w:rPr>
        <w:t>.</w:t>
      </w:r>
    </w:p>
    <w:p w:rsidR="00103EF0" w:rsidRDefault="00103EF0" w:rsidP="00103EF0"/>
    <w:p w:rsidR="00103EF0" w:rsidRDefault="00103EF0" w:rsidP="00103EF0">
      <w:pPr>
        <w:rPr>
          <w:b/>
          <w:sz w:val="28"/>
        </w:rPr>
      </w:pPr>
      <w:r>
        <w:rPr>
          <w:b/>
          <w:sz w:val="28"/>
        </w:rPr>
        <w:t>Názov materiálu :</w:t>
      </w:r>
    </w:p>
    <w:p w:rsidR="00103EF0" w:rsidRPr="00ED4F8D" w:rsidRDefault="00103EF0" w:rsidP="00103EF0">
      <w:pPr>
        <w:rPr>
          <w:sz w:val="24"/>
          <w:szCs w:val="24"/>
        </w:rPr>
      </w:pPr>
      <w:r w:rsidRPr="000858BD">
        <w:rPr>
          <w:sz w:val="24"/>
          <w:szCs w:val="24"/>
        </w:rPr>
        <w:t xml:space="preserve">Rozhodnutie o spôsobe ďalšieho nakladania s majetkom mestskej časti </w:t>
      </w:r>
      <w:r>
        <w:rPr>
          <w:sz w:val="24"/>
          <w:szCs w:val="24"/>
        </w:rPr>
        <w:t>–</w:t>
      </w:r>
      <w:r w:rsidRPr="000858BD">
        <w:rPr>
          <w:sz w:val="24"/>
          <w:szCs w:val="24"/>
        </w:rPr>
        <w:t xml:space="preserve"> </w:t>
      </w:r>
      <w:r>
        <w:rPr>
          <w:sz w:val="24"/>
          <w:szCs w:val="24"/>
        </w:rPr>
        <w:t>športovo-relaxačný areál v </w:t>
      </w:r>
      <w:proofErr w:type="spellStart"/>
      <w:r>
        <w:rPr>
          <w:sz w:val="24"/>
          <w:szCs w:val="24"/>
        </w:rPr>
        <w:t>Drocárovom</w:t>
      </w:r>
      <w:proofErr w:type="spellEnd"/>
      <w:r>
        <w:rPr>
          <w:sz w:val="24"/>
          <w:szCs w:val="24"/>
        </w:rPr>
        <w:t xml:space="preserve"> parku</w:t>
      </w:r>
    </w:p>
    <w:p w:rsidR="00103EF0" w:rsidRPr="006F5932" w:rsidRDefault="00103EF0" w:rsidP="00103EF0">
      <w:pPr>
        <w:pStyle w:val="NormlnIMP"/>
        <w:ind w:right="-145"/>
        <w:jc w:val="both"/>
        <w:rPr>
          <w:sz w:val="24"/>
          <w:szCs w:val="24"/>
        </w:rPr>
      </w:pPr>
    </w:p>
    <w:p w:rsidR="00103EF0" w:rsidRDefault="00103EF0" w:rsidP="00103EF0">
      <w:pPr>
        <w:rPr>
          <w:b/>
          <w:sz w:val="28"/>
        </w:rPr>
      </w:pPr>
      <w:r>
        <w:rPr>
          <w:b/>
          <w:sz w:val="28"/>
        </w:rPr>
        <w:t>Návrh na uznesenie :</w:t>
      </w:r>
    </w:p>
    <w:p w:rsidR="00103EF0" w:rsidRPr="00A5497E" w:rsidRDefault="00103EF0" w:rsidP="00103EF0">
      <w:pPr>
        <w:jc w:val="both"/>
        <w:rPr>
          <w:b/>
          <w:sz w:val="24"/>
          <w:szCs w:val="24"/>
        </w:rPr>
      </w:pPr>
      <w:r w:rsidRPr="00A5497E">
        <w:rPr>
          <w:sz w:val="24"/>
          <w:szCs w:val="24"/>
        </w:rPr>
        <w:t>Miestne zastupiteľstvo MČ Košice - Sídlisko KVP v súlade s § 9 ods. 2 písm. a) a § 9a ods. 9 zákona č. 138/1991 Zb. o majetku obcí v znení neskorších právnych predpisov a Zásad hospodárenia a nakladania s majetkom Mestskej časti Košice – Sídlisko KVP</w:t>
      </w:r>
      <w:r>
        <w:rPr>
          <w:sz w:val="24"/>
          <w:szCs w:val="24"/>
        </w:rPr>
        <w:t xml:space="preserve"> </w:t>
      </w:r>
      <w:r w:rsidRPr="00F92FD2">
        <w:rPr>
          <w:b/>
          <w:sz w:val="24"/>
          <w:szCs w:val="24"/>
        </w:rPr>
        <w:t xml:space="preserve"> </w:t>
      </w:r>
      <w:r w:rsidR="006D6A67">
        <w:rPr>
          <w:b/>
          <w:sz w:val="24"/>
          <w:szCs w:val="24"/>
        </w:rPr>
        <w:t>schvaľuje</w:t>
      </w:r>
    </w:p>
    <w:p w:rsidR="00103EF0" w:rsidRPr="00E16412" w:rsidRDefault="00103EF0" w:rsidP="00103EF0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a) </w:t>
      </w:r>
      <w:r w:rsidRPr="00A5497E">
        <w:rPr>
          <w:b/>
          <w:sz w:val="24"/>
          <w:szCs w:val="24"/>
        </w:rPr>
        <w:t>prenáj</w:t>
      </w:r>
      <w:r>
        <w:rPr>
          <w:b/>
          <w:sz w:val="24"/>
          <w:szCs w:val="24"/>
        </w:rPr>
        <w:t>o</w:t>
      </w:r>
      <w:r w:rsidRPr="00A5497E">
        <w:rPr>
          <w:b/>
          <w:sz w:val="24"/>
          <w:szCs w:val="24"/>
        </w:rPr>
        <w:t>m</w:t>
      </w:r>
      <w:r>
        <w:rPr>
          <w:b/>
          <w:sz w:val="24"/>
          <w:szCs w:val="24"/>
        </w:rPr>
        <w:t xml:space="preserve"> </w:t>
      </w:r>
      <w:r w:rsidRPr="00A5497E">
        <w:rPr>
          <w:b/>
          <w:sz w:val="24"/>
          <w:szCs w:val="24"/>
        </w:rPr>
        <w:t>majetku</w:t>
      </w:r>
      <w:r w:rsidRPr="00A5497E">
        <w:rPr>
          <w:sz w:val="24"/>
          <w:szCs w:val="24"/>
        </w:rPr>
        <w:t xml:space="preserve"> mestskej časti</w:t>
      </w:r>
      <w:r>
        <w:rPr>
          <w:sz w:val="24"/>
          <w:szCs w:val="24"/>
        </w:rPr>
        <w:t xml:space="preserve"> </w:t>
      </w:r>
      <w:r w:rsidRPr="00E16412">
        <w:rPr>
          <w:b/>
          <w:sz w:val="24"/>
          <w:szCs w:val="24"/>
        </w:rPr>
        <w:t xml:space="preserve">formou obchodnej verejnej súťaže </w:t>
      </w:r>
      <w:r w:rsidRPr="00E16412">
        <w:rPr>
          <w:sz w:val="24"/>
          <w:szCs w:val="24"/>
        </w:rPr>
        <w:t xml:space="preserve">za účelom </w:t>
      </w:r>
      <w:r>
        <w:rPr>
          <w:sz w:val="24"/>
          <w:szCs w:val="24"/>
        </w:rPr>
        <w:t>jeho</w:t>
      </w:r>
      <w:r w:rsidRPr="00E16412">
        <w:rPr>
          <w:sz w:val="24"/>
          <w:szCs w:val="24"/>
        </w:rPr>
        <w:t xml:space="preserve"> prevádzkovania </w:t>
      </w:r>
      <w:r>
        <w:rPr>
          <w:sz w:val="24"/>
          <w:szCs w:val="24"/>
        </w:rPr>
        <w:t xml:space="preserve">– </w:t>
      </w:r>
      <w:r w:rsidRPr="00B22794">
        <w:rPr>
          <w:b/>
          <w:sz w:val="24"/>
          <w:szCs w:val="24"/>
        </w:rPr>
        <w:t>športovo-relaxačný areál v </w:t>
      </w:r>
      <w:proofErr w:type="spellStart"/>
      <w:r w:rsidRPr="00B22794">
        <w:rPr>
          <w:b/>
          <w:sz w:val="24"/>
          <w:szCs w:val="24"/>
        </w:rPr>
        <w:t>Drocárovom</w:t>
      </w:r>
      <w:proofErr w:type="spellEnd"/>
      <w:r w:rsidRPr="00B22794">
        <w:rPr>
          <w:b/>
          <w:sz w:val="24"/>
          <w:szCs w:val="24"/>
        </w:rPr>
        <w:t xml:space="preserve"> parku</w:t>
      </w:r>
      <w:r>
        <w:rPr>
          <w:sz w:val="24"/>
          <w:szCs w:val="24"/>
        </w:rPr>
        <w:t xml:space="preserve">, ktorý pozostáva z: </w:t>
      </w:r>
    </w:p>
    <w:p w:rsidR="00103EF0" w:rsidRDefault="00103EF0" w:rsidP="00103EF0">
      <w:pPr>
        <w:pStyle w:val="Odstavecseseznamem"/>
        <w:overflowPunct/>
        <w:autoSpaceDE/>
        <w:autoSpaceDN/>
        <w:adjustRightInd/>
        <w:ind w:left="0"/>
        <w:textAlignment w:val="auto"/>
      </w:pPr>
      <w:r>
        <w:t xml:space="preserve">- </w:t>
      </w:r>
      <w:r w:rsidRPr="000158CB">
        <w:t>tenisového ihriska</w:t>
      </w:r>
      <w:r w:rsidRPr="005F68A8">
        <w:t xml:space="preserve"> </w:t>
      </w:r>
      <w:r>
        <w:t>nachádzajúce sa na parcele č. 3475 CKN</w:t>
      </w:r>
      <w:r w:rsidRPr="000158CB">
        <w:t>,</w:t>
      </w:r>
      <w:r>
        <w:t xml:space="preserve"> </w:t>
      </w:r>
      <w:proofErr w:type="spellStart"/>
      <w:r>
        <w:t>k.ú</w:t>
      </w:r>
      <w:proofErr w:type="spellEnd"/>
      <w:r>
        <w:t>. Grunt</w:t>
      </w:r>
    </w:p>
    <w:p w:rsidR="00103EF0" w:rsidRPr="000158CB" w:rsidRDefault="00103EF0" w:rsidP="00103EF0">
      <w:pPr>
        <w:pStyle w:val="Odstavecseseznamem"/>
        <w:overflowPunct/>
        <w:autoSpaceDE/>
        <w:autoSpaceDN/>
        <w:adjustRightInd/>
        <w:ind w:left="0"/>
        <w:textAlignment w:val="auto"/>
      </w:pPr>
      <w:r>
        <w:t xml:space="preserve">- </w:t>
      </w:r>
      <w:r w:rsidRPr="00AD2C82">
        <w:t>budovy požičovne športových potrieb</w:t>
      </w:r>
      <w:r>
        <w:t xml:space="preserve"> </w:t>
      </w:r>
      <w:smartTag w:uri="urn:schemas-microsoft-com:office:smarttags" w:element="metricconverter">
        <w:smartTagPr>
          <w:attr w:name="ProductID" w:val="13 m"/>
        </w:smartTagPr>
        <w:r>
          <w:t>13 m</w:t>
        </w:r>
      </w:smartTag>
      <w:r>
        <w:t xml:space="preserve"> x </w:t>
      </w:r>
      <w:smartTag w:uri="urn:schemas-microsoft-com:office:smarttags" w:element="metricconverter">
        <w:smartTagPr>
          <w:attr w:name="ProductID" w:val="6,65 m"/>
        </w:smartTagPr>
        <w:r>
          <w:t>6,65 m</w:t>
        </w:r>
      </w:smartTag>
      <w:r>
        <w:t xml:space="preserve"> na parcele č. </w:t>
      </w:r>
      <w:r w:rsidRPr="00DE4373">
        <w:t>3564</w:t>
      </w:r>
      <w:ins w:id="0" w:author="lcechova" w:date="2017-08-30T08:51:00Z">
        <w:r w:rsidRPr="00DE4373">
          <w:t xml:space="preserve"> CKN</w:t>
        </w:r>
      </w:ins>
      <w:r w:rsidRPr="00DE4373">
        <w:t xml:space="preserve">, </w:t>
      </w:r>
      <w:proofErr w:type="spellStart"/>
      <w:r w:rsidRPr="00DE4373">
        <w:t>k</w:t>
      </w:r>
      <w:r>
        <w:t>.ú</w:t>
      </w:r>
      <w:proofErr w:type="spellEnd"/>
      <w:r>
        <w:t>. Grunt</w:t>
      </w:r>
    </w:p>
    <w:p w:rsidR="00103EF0" w:rsidRPr="00E904D5" w:rsidRDefault="00103EF0" w:rsidP="00103EF0">
      <w:pPr>
        <w:pStyle w:val="Odstavecseseznamem"/>
        <w:overflowPunct/>
        <w:autoSpaceDE/>
        <w:autoSpaceDN/>
        <w:adjustRightInd/>
        <w:ind w:left="0"/>
        <w:textAlignment w:val="auto"/>
      </w:pPr>
      <w:r w:rsidRPr="00E904D5">
        <w:t>-</w:t>
      </w:r>
      <w:r>
        <w:t xml:space="preserve"> </w:t>
      </w:r>
      <w:r w:rsidRPr="00E904D5">
        <w:t xml:space="preserve"> multifunkčného ihriska na parcele č. 3561 CKN, </w:t>
      </w:r>
      <w:proofErr w:type="spellStart"/>
      <w:r w:rsidRPr="00E904D5">
        <w:t>k.ú</w:t>
      </w:r>
      <w:proofErr w:type="spellEnd"/>
      <w:r w:rsidRPr="00E904D5">
        <w:t>. Grunt</w:t>
      </w:r>
    </w:p>
    <w:p w:rsidR="00103EF0" w:rsidRDefault="00103EF0" w:rsidP="00103EF0">
      <w:pPr>
        <w:pStyle w:val="Odstavecseseznamem"/>
        <w:overflowPunct/>
        <w:autoSpaceDE/>
        <w:autoSpaceDN/>
        <w:adjustRightInd/>
        <w:ind w:left="0"/>
        <w:textAlignment w:val="auto"/>
      </w:pPr>
      <w:r>
        <w:t xml:space="preserve">- </w:t>
      </w:r>
      <w:r w:rsidRPr="00AD2C82">
        <w:t>elektrickej prípo</w:t>
      </w:r>
      <w:r>
        <w:t xml:space="preserve">jky NN, </w:t>
      </w:r>
    </w:p>
    <w:p w:rsidR="00103EF0" w:rsidRDefault="00103EF0" w:rsidP="00103EF0">
      <w:pPr>
        <w:pStyle w:val="Odstavecseseznamem"/>
        <w:overflowPunct/>
        <w:autoSpaceDE/>
        <w:autoSpaceDN/>
        <w:adjustRightInd/>
        <w:ind w:left="0"/>
        <w:textAlignment w:val="auto"/>
      </w:pPr>
      <w:r>
        <w:t xml:space="preserve">- </w:t>
      </w:r>
      <w:r w:rsidRPr="00AD2C82">
        <w:t>garáže</w:t>
      </w:r>
      <w:r>
        <w:t xml:space="preserve"> </w:t>
      </w:r>
      <w:smartTag w:uri="urn:schemas-microsoft-com:office:smarttags" w:element="metricconverter">
        <w:smartTagPr>
          <w:attr w:name="ProductID" w:val="3,18 m"/>
        </w:smartTagPr>
        <w:r>
          <w:t>3,18 m</w:t>
        </w:r>
      </w:smartTag>
      <w:r>
        <w:t xml:space="preserve"> x 5,8 m na parcele č. 3475 CKN</w:t>
      </w:r>
      <w:r w:rsidRPr="00AD2C82">
        <w:t xml:space="preserve">, </w:t>
      </w:r>
      <w:proofErr w:type="spellStart"/>
      <w:r>
        <w:t>k.ú</w:t>
      </w:r>
      <w:proofErr w:type="spellEnd"/>
      <w:r>
        <w:t>. Grunt</w:t>
      </w:r>
    </w:p>
    <w:p w:rsidR="00103EF0" w:rsidRDefault="00103EF0" w:rsidP="00103EF0">
      <w:pPr>
        <w:pStyle w:val="Odstavecseseznamem"/>
        <w:overflowPunct/>
        <w:autoSpaceDE/>
        <w:autoSpaceDN/>
        <w:adjustRightInd/>
        <w:ind w:left="0"/>
        <w:textAlignment w:val="auto"/>
      </w:pPr>
      <w:r>
        <w:t>- pozemkov pod vyššie uvedenými ihriskami a stavbami</w:t>
      </w:r>
      <w:r w:rsidRPr="00AD2C82">
        <w:t xml:space="preserve"> </w:t>
      </w:r>
    </w:p>
    <w:p w:rsidR="00103EF0" w:rsidRDefault="00103EF0" w:rsidP="00103EF0">
      <w:pPr>
        <w:pStyle w:val="Odstavecseseznamem"/>
        <w:overflowPunct/>
        <w:autoSpaceDE/>
        <w:autoSpaceDN/>
        <w:adjustRightInd/>
        <w:ind w:left="0"/>
        <w:textAlignment w:val="auto"/>
      </w:pPr>
      <w:r>
        <w:t xml:space="preserve">- </w:t>
      </w:r>
      <w:r w:rsidRPr="00AD2C82">
        <w:t>oplotenia športového areálu</w:t>
      </w:r>
      <w:r>
        <w:t xml:space="preserve">, </w:t>
      </w:r>
    </w:p>
    <w:p w:rsidR="00103EF0" w:rsidRDefault="00103EF0" w:rsidP="00103EF0">
      <w:pPr>
        <w:pStyle w:val="Odstavecseseznamem"/>
        <w:overflowPunct/>
        <w:autoSpaceDE/>
        <w:autoSpaceDN/>
        <w:adjustRightInd/>
        <w:ind w:left="0"/>
        <w:textAlignment w:val="auto"/>
      </w:pPr>
      <w:r>
        <w:t xml:space="preserve">- </w:t>
      </w:r>
      <w:proofErr w:type="spellStart"/>
      <w:r>
        <w:t>unimobunky</w:t>
      </w:r>
      <w:proofErr w:type="spellEnd"/>
      <w:r>
        <w:t xml:space="preserve"> na parcele č. 356</w:t>
      </w:r>
      <w:r w:rsidRPr="005F68A8">
        <w:t>5</w:t>
      </w:r>
      <w:ins w:id="1" w:author="lcechova" w:date="2017-08-30T08:51:00Z">
        <w:r>
          <w:t xml:space="preserve"> CKN</w:t>
        </w:r>
      </w:ins>
      <w:r>
        <w:t>,</w:t>
      </w:r>
      <w:r w:rsidRPr="00A81F16">
        <w:t xml:space="preserve"> </w:t>
      </w:r>
      <w:proofErr w:type="spellStart"/>
      <w:r>
        <w:t>k.ú</w:t>
      </w:r>
      <w:proofErr w:type="spellEnd"/>
      <w:r>
        <w:t>. Grunt</w:t>
      </w:r>
    </w:p>
    <w:p w:rsidR="00103EF0" w:rsidRPr="00E16412" w:rsidRDefault="00103EF0" w:rsidP="00103EF0">
      <w:pPr>
        <w:pStyle w:val="Odstavecseseznamem"/>
        <w:overflowPunct/>
        <w:autoSpaceDE/>
        <w:autoSpaceDN/>
        <w:adjustRightInd/>
        <w:ind w:left="0"/>
        <w:textAlignment w:val="auto"/>
      </w:pPr>
      <w:r>
        <w:t xml:space="preserve">- </w:t>
      </w:r>
      <w:r w:rsidRPr="00AD2C82">
        <w:t xml:space="preserve">drobného príslušenstva </w:t>
      </w:r>
    </w:p>
    <w:p w:rsidR="00103EF0" w:rsidRPr="00C771AB" w:rsidRDefault="00103EF0" w:rsidP="00103EF0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b)  </w:t>
      </w:r>
      <w:r w:rsidRPr="00C771AB">
        <w:rPr>
          <w:b/>
          <w:sz w:val="24"/>
          <w:szCs w:val="24"/>
        </w:rPr>
        <w:t>podmienky obchodnej verejnej súťaže:</w:t>
      </w:r>
    </w:p>
    <w:p w:rsidR="00103EF0" w:rsidRPr="0010050F" w:rsidRDefault="00103EF0" w:rsidP="00103EF0">
      <w:pPr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10050F">
        <w:rPr>
          <w:sz w:val="24"/>
          <w:szCs w:val="24"/>
        </w:rPr>
        <w:t>výška ročného nájmu minimálne 1,- € s DPH,</w:t>
      </w:r>
    </w:p>
    <w:p w:rsidR="00103EF0" w:rsidRPr="0010050F" w:rsidRDefault="00103EF0" w:rsidP="00103EF0">
      <w:pPr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10050F">
        <w:rPr>
          <w:sz w:val="24"/>
          <w:szCs w:val="24"/>
        </w:rPr>
        <w:t>doba nájmu neurčitá,</w:t>
      </w:r>
    </w:p>
    <w:p w:rsidR="00103EF0" w:rsidRPr="0010050F" w:rsidRDefault="00103EF0" w:rsidP="00103EF0">
      <w:pPr>
        <w:ind w:hanging="283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 xml:space="preserve">- </w:t>
      </w:r>
      <w:r w:rsidRPr="0010050F">
        <w:rPr>
          <w:sz w:val="24"/>
          <w:szCs w:val="24"/>
        </w:rPr>
        <w:t>nájomca hradí všetky náklady súvisiace s prevádzkou areálu</w:t>
      </w:r>
    </w:p>
    <w:p w:rsidR="00103EF0" w:rsidRPr="0010050F" w:rsidRDefault="00103EF0" w:rsidP="00103EF0">
      <w:pPr>
        <w:ind w:right="-145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10050F">
        <w:rPr>
          <w:sz w:val="24"/>
          <w:szCs w:val="24"/>
        </w:rPr>
        <w:t>nájomca je povinný investovať do prenajatého majetku vlastné zdroje, a tým zhodnotiť</w:t>
      </w:r>
      <w:r>
        <w:rPr>
          <w:sz w:val="24"/>
          <w:szCs w:val="24"/>
        </w:rPr>
        <w:t xml:space="preserve"> </w:t>
      </w:r>
      <w:r w:rsidRPr="0010050F">
        <w:rPr>
          <w:sz w:val="24"/>
          <w:szCs w:val="24"/>
        </w:rPr>
        <w:t>majetok MČ</w:t>
      </w:r>
    </w:p>
    <w:p w:rsidR="00103EF0" w:rsidRDefault="00103EF0" w:rsidP="00103EF0">
      <w:pPr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10050F">
        <w:rPr>
          <w:sz w:val="24"/>
          <w:szCs w:val="24"/>
        </w:rPr>
        <w:t xml:space="preserve">nájomca je povinný  poskytnúť objekt športovo-relaxačného areálu bez finančných nárokov, </w:t>
      </w:r>
    </w:p>
    <w:p w:rsidR="00103EF0" w:rsidRPr="0010050F" w:rsidRDefault="00103EF0" w:rsidP="00103EF0">
      <w:pPr>
        <w:tabs>
          <w:tab w:val="left" w:pos="142"/>
        </w:tabs>
        <w:ind w:left="142" w:right="-145" w:hanging="142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10050F">
        <w:rPr>
          <w:sz w:val="24"/>
          <w:szCs w:val="24"/>
        </w:rPr>
        <w:t>na usporiadanie športových a </w:t>
      </w:r>
      <w:proofErr w:type="spellStart"/>
      <w:r w:rsidRPr="0010050F">
        <w:rPr>
          <w:sz w:val="24"/>
          <w:szCs w:val="24"/>
        </w:rPr>
        <w:t>kultúrno</w:t>
      </w:r>
      <w:proofErr w:type="spellEnd"/>
      <w:r w:rsidRPr="0010050F">
        <w:rPr>
          <w:sz w:val="24"/>
          <w:szCs w:val="24"/>
        </w:rPr>
        <w:t>–spoločenských a</w:t>
      </w:r>
      <w:r>
        <w:rPr>
          <w:sz w:val="24"/>
          <w:szCs w:val="24"/>
        </w:rPr>
        <w:t>kcií organizovaných MČ Košice – Sídlisk</w:t>
      </w:r>
      <w:r w:rsidRPr="0010050F">
        <w:rPr>
          <w:sz w:val="24"/>
          <w:szCs w:val="24"/>
        </w:rPr>
        <w:t>o KVP, s tým, že počas týchto spoločenských akcií zabezpečí plnú schopnosť prevádzky</w:t>
      </w:r>
    </w:p>
    <w:p w:rsidR="00103EF0" w:rsidRDefault="00103EF0" w:rsidP="00103EF0">
      <w:pPr>
        <w:tabs>
          <w:tab w:val="left" w:pos="142"/>
        </w:tabs>
        <w:ind w:left="142" w:hanging="142"/>
        <w:jc w:val="both"/>
        <w:rPr>
          <w:sz w:val="24"/>
          <w:szCs w:val="24"/>
        </w:rPr>
      </w:pPr>
      <w:r>
        <w:t xml:space="preserve">- </w:t>
      </w:r>
      <w:r w:rsidRPr="0010050F">
        <w:rPr>
          <w:sz w:val="24"/>
          <w:szCs w:val="24"/>
        </w:rPr>
        <w:t xml:space="preserve">nájomca sa zaväzuje prevádzkovať športovo-relaxačný areál najmenej 8 mesiacov z obdobia marec až november počas kalendárneho roka trvania nájmu. </w:t>
      </w:r>
    </w:p>
    <w:p w:rsidR="00103EF0" w:rsidRDefault="00103EF0" w:rsidP="00103EF0">
      <w:pPr>
        <w:tabs>
          <w:tab w:val="left" w:pos="-1080"/>
        </w:tabs>
        <w:ind w:hanging="284"/>
        <w:jc w:val="both"/>
        <w:rPr>
          <w:sz w:val="24"/>
        </w:rPr>
      </w:pPr>
    </w:p>
    <w:p w:rsidR="00103EF0" w:rsidRDefault="00103EF0" w:rsidP="00103EF0">
      <w:pPr>
        <w:jc w:val="both"/>
        <w:rPr>
          <w:b/>
          <w:sz w:val="24"/>
        </w:rPr>
      </w:pPr>
      <w:r>
        <w:rPr>
          <w:b/>
          <w:sz w:val="24"/>
        </w:rPr>
        <w:t>Stanovisko miestnej rady:</w:t>
      </w:r>
    </w:p>
    <w:p w:rsidR="00103EF0" w:rsidRPr="00AA67C3" w:rsidRDefault="00103EF0" w:rsidP="00103EF0">
      <w:pPr>
        <w:jc w:val="both"/>
        <w:rPr>
          <w:sz w:val="24"/>
        </w:rPr>
      </w:pPr>
      <w:r>
        <w:rPr>
          <w:b/>
          <w:sz w:val="24"/>
        </w:rPr>
        <w:t>.....</w:t>
      </w:r>
      <w:r>
        <w:rPr>
          <w:sz w:val="24"/>
        </w:rPr>
        <w:t xml:space="preserve">viď uznesenie číslo  </w:t>
      </w:r>
      <w:r>
        <w:rPr>
          <w:b/>
          <w:sz w:val="24"/>
        </w:rPr>
        <w:t>160</w:t>
      </w:r>
      <w:r w:rsidRPr="003A3522">
        <w:rPr>
          <w:b/>
          <w:sz w:val="24"/>
        </w:rPr>
        <w:t xml:space="preserve"> – </w:t>
      </w:r>
      <w:r>
        <w:rPr>
          <w:b/>
          <w:sz w:val="24"/>
        </w:rPr>
        <w:t>5</w:t>
      </w:r>
      <w:r w:rsidRPr="003A3522">
        <w:rPr>
          <w:b/>
          <w:sz w:val="24"/>
        </w:rPr>
        <w:t>/</w:t>
      </w:r>
      <w:r>
        <w:rPr>
          <w:b/>
          <w:sz w:val="24"/>
        </w:rPr>
        <w:t>9</w:t>
      </w:r>
      <w:r w:rsidRPr="003A3522">
        <w:rPr>
          <w:b/>
          <w:sz w:val="24"/>
        </w:rPr>
        <w:t xml:space="preserve"> - 201</w:t>
      </w:r>
      <w:r>
        <w:rPr>
          <w:b/>
          <w:sz w:val="24"/>
        </w:rPr>
        <w:t>7</w:t>
      </w:r>
      <w:r>
        <w:rPr>
          <w:sz w:val="24"/>
        </w:rPr>
        <w:t xml:space="preserve"> z 33. rokovania MieR MČ Košice–Sídlisko KVP </w:t>
      </w:r>
    </w:p>
    <w:p w:rsidR="00103EF0" w:rsidRDefault="00103EF0" w:rsidP="00103EF0">
      <w:pPr>
        <w:rPr>
          <w:b/>
          <w:sz w:val="24"/>
          <w:szCs w:val="24"/>
        </w:rPr>
      </w:pPr>
    </w:p>
    <w:p w:rsidR="00103EF0" w:rsidRDefault="00103EF0" w:rsidP="00103EF0">
      <w:pPr>
        <w:rPr>
          <w:b/>
          <w:sz w:val="24"/>
          <w:szCs w:val="24"/>
        </w:rPr>
      </w:pPr>
      <w:r w:rsidRPr="00924FA2">
        <w:rPr>
          <w:b/>
          <w:sz w:val="24"/>
          <w:szCs w:val="24"/>
        </w:rPr>
        <w:t>Stanoviská  komisií</w:t>
      </w:r>
      <w:r>
        <w:rPr>
          <w:b/>
          <w:sz w:val="24"/>
          <w:szCs w:val="24"/>
        </w:rPr>
        <w:t xml:space="preserve">: </w:t>
      </w:r>
    </w:p>
    <w:p w:rsidR="00103EF0" w:rsidRDefault="00103EF0" w:rsidP="00103EF0">
      <w:pPr>
        <w:rPr>
          <w:sz w:val="24"/>
          <w:szCs w:val="24"/>
        </w:rPr>
      </w:pPr>
      <w:r>
        <w:rPr>
          <w:sz w:val="24"/>
          <w:szCs w:val="24"/>
        </w:rPr>
        <w:t>Stanoviská komisií budú prednesené ústne na zasadnutí MieZ.</w:t>
      </w:r>
    </w:p>
    <w:p w:rsidR="00103EF0" w:rsidRDefault="00103EF0" w:rsidP="00103EF0">
      <w:pPr>
        <w:tabs>
          <w:tab w:val="left" w:pos="-1080"/>
        </w:tabs>
        <w:ind w:hanging="284"/>
        <w:jc w:val="both"/>
        <w:rPr>
          <w:sz w:val="24"/>
        </w:rPr>
      </w:pPr>
    </w:p>
    <w:p w:rsidR="00103EF0" w:rsidRPr="00A5497E" w:rsidRDefault="00103EF0" w:rsidP="00103EF0">
      <w:pPr>
        <w:rPr>
          <w:b/>
          <w:sz w:val="24"/>
          <w:szCs w:val="24"/>
        </w:rPr>
      </w:pPr>
      <w:r w:rsidRPr="00A5497E">
        <w:rPr>
          <w:b/>
          <w:sz w:val="24"/>
          <w:szCs w:val="24"/>
        </w:rPr>
        <w:t>Spracovala:</w:t>
      </w:r>
    </w:p>
    <w:p w:rsidR="00103EF0" w:rsidRPr="00B87BCB" w:rsidRDefault="00103EF0" w:rsidP="00103EF0">
      <w:r>
        <w:t>JUDr. Lenka Čechová Pisarčíková</w:t>
      </w:r>
    </w:p>
    <w:p w:rsidR="00103EF0" w:rsidRPr="00B87BCB" w:rsidRDefault="00103EF0" w:rsidP="00103EF0">
      <w:r w:rsidRPr="00B87BCB">
        <w:t>vedúca oddelenia správy majetku</w:t>
      </w:r>
    </w:p>
    <w:p w:rsidR="00103EF0" w:rsidRDefault="00103EF0" w:rsidP="00103EF0">
      <w:pPr>
        <w:rPr>
          <w:b/>
          <w:sz w:val="24"/>
        </w:rPr>
      </w:pPr>
    </w:p>
    <w:p w:rsidR="00103EF0" w:rsidRDefault="00103EF0" w:rsidP="00103EF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     Podpis predkladateľa</w:t>
      </w:r>
    </w:p>
    <w:p w:rsidR="00103EF0" w:rsidRDefault="00103EF0" w:rsidP="00103EF0">
      <w:pPr>
        <w:rPr>
          <w:sz w:val="24"/>
        </w:rPr>
      </w:pPr>
      <w:r>
        <w:rPr>
          <w:sz w:val="24"/>
        </w:rPr>
        <w:t>Ing. Alfonz Halenár, v. r.</w:t>
      </w:r>
    </w:p>
    <w:p w:rsidR="00CD69C6" w:rsidRPr="00103EF0" w:rsidRDefault="00103EF0">
      <w:pPr>
        <w:rPr>
          <w:sz w:val="24"/>
        </w:rPr>
      </w:pPr>
      <w:r>
        <w:rPr>
          <w:sz w:val="24"/>
        </w:rPr>
        <w:t xml:space="preserve">starosta </w:t>
      </w:r>
    </w:p>
    <w:sectPr w:rsidR="00CD69C6" w:rsidRPr="00103EF0" w:rsidSect="00103EF0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037AE1"/>
    <w:multiLevelType w:val="hybridMultilevel"/>
    <w:tmpl w:val="5C3A766A"/>
    <w:lvl w:ilvl="0" w:tplc="C2107022">
      <w:numFmt w:val="bullet"/>
      <w:lvlText w:val="-"/>
      <w:lvlJc w:val="left"/>
      <w:pPr>
        <w:ind w:left="692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1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2" w:hanging="360"/>
      </w:pPr>
      <w:rPr>
        <w:rFonts w:ascii="Wingdings" w:hAnsi="Wingdings" w:hint="default"/>
      </w:rPr>
    </w:lvl>
  </w:abstractNum>
  <w:abstractNum w:abstractNumId="1">
    <w:nsid w:val="57B174A7"/>
    <w:multiLevelType w:val="hybridMultilevel"/>
    <w:tmpl w:val="48241D28"/>
    <w:lvl w:ilvl="0" w:tplc="936865BC">
      <w:start w:val="1"/>
      <w:numFmt w:val="lowerLetter"/>
      <w:lvlText w:val="%1)"/>
      <w:lvlJc w:val="left"/>
      <w:pPr>
        <w:tabs>
          <w:tab w:val="num" w:pos="332"/>
        </w:tabs>
        <w:ind w:left="332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52"/>
        </w:tabs>
        <w:ind w:left="105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72"/>
        </w:tabs>
        <w:ind w:left="177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92"/>
        </w:tabs>
        <w:ind w:left="249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12"/>
        </w:tabs>
        <w:ind w:left="321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32"/>
        </w:tabs>
        <w:ind w:left="393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52"/>
        </w:tabs>
        <w:ind w:left="465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72"/>
        </w:tabs>
        <w:ind w:left="537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92"/>
        </w:tabs>
        <w:ind w:left="609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hyphenationZone w:val="425"/>
  <w:characterSpacingControl w:val="doNotCompress"/>
  <w:compat/>
  <w:rsids>
    <w:rsidRoot w:val="00A156B7"/>
    <w:rsid w:val="00103EF0"/>
    <w:rsid w:val="0018416A"/>
    <w:rsid w:val="002A584B"/>
    <w:rsid w:val="002F7293"/>
    <w:rsid w:val="00487F10"/>
    <w:rsid w:val="004E3C04"/>
    <w:rsid w:val="006D6A67"/>
    <w:rsid w:val="007B143E"/>
    <w:rsid w:val="008A19D9"/>
    <w:rsid w:val="00A156B7"/>
    <w:rsid w:val="00BB271B"/>
    <w:rsid w:val="00CB42D3"/>
    <w:rsid w:val="00CD69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156B7"/>
    <w:pPr>
      <w:suppressAutoHyphens/>
      <w:overflowPunct w:val="0"/>
      <w:autoSpaceDE w:val="0"/>
      <w:autoSpaceDN w:val="0"/>
      <w:adjustRightInd w:val="0"/>
      <w:textAlignment w:val="baseline"/>
    </w:pPr>
    <w:rPr>
      <w:rFonts w:eastAsia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itulek">
    <w:name w:val="caption"/>
    <w:basedOn w:val="Normln"/>
    <w:qFormat/>
    <w:rsid w:val="00CB42D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ormlnIMP">
    <w:name w:val="Normální_IMP"/>
    <w:basedOn w:val="Normln"/>
    <w:rsid w:val="00A156B7"/>
    <w:pPr>
      <w:spacing w:line="228" w:lineRule="auto"/>
    </w:pPr>
  </w:style>
  <w:style w:type="paragraph" w:styleId="Odstavecseseznamem">
    <w:name w:val="List Paragraph"/>
    <w:basedOn w:val="Normln"/>
    <w:uiPriority w:val="34"/>
    <w:qFormat/>
    <w:rsid w:val="00A156B7"/>
    <w:pPr>
      <w:suppressAutoHyphens w:val="0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344</Words>
  <Characters>1967</Characters>
  <Application>Microsoft Office Word</Application>
  <DocSecurity>0</DocSecurity>
  <Lines>16</Lines>
  <Paragraphs>4</Paragraphs>
  <ScaleCrop>false</ScaleCrop>
  <Company/>
  <LinksUpToDate>false</LinksUpToDate>
  <CharactersWithSpaces>2307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jkirilakova</dc:creator>
  <cp:keywords/>
  <dc:description/>
  <cp:lastModifiedBy>jkirilakova</cp:lastModifiedBy>
  <cp:revision>6</cp:revision>
  <dcterms:created xsi:type="dcterms:W3CDTF">2017-08-31T14:05:00Z</dcterms:created>
  <dcterms:modified xsi:type="dcterms:W3CDTF">2017-09-06T15:39:00Z</dcterms:modified>
</cp:coreProperties>
</file>