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F9F" w:rsidRPr="00B113AC" w:rsidRDefault="00B113AC" w:rsidP="00271A1C">
      <w:pPr>
        <w:rPr>
          <w:b/>
          <w:sz w:val="24"/>
          <w:szCs w:val="24"/>
        </w:rPr>
      </w:pPr>
      <w:r w:rsidRPr="00B113AC">
        <w:rPr>
          <w:b/>
          <w:sz w:val="24"/>
          <w:szCs w:val="24"/>
        </w:rPr>
        <w:t>Dôvodová správa</w:t>
      </w:r>
    </w:p>
    <w:p w:rsidR="00B113AC" w:rsidRDefault="00B113AC" w:rsidP="00E17D84">
      <w:pPr>
        <w:jc w:val="both"/>
        <w:rPr>
          <w:sz w:val="24"/>
          <w:szCs w:val="24"/>
        </w:rPr>
      </w:pPr>
    </w:p>
    <w:p w:rsidR="004D53DC" w:rsidRPr="00D44CD8" w:rsidRDefault="00C63456" w:rsidP="00387DBD">
      <w:pPr>
        <w:spacing w:after="120"/>
        <w:ind w:firstLine="567"/>
        <w:jc w:val="both"/>
        <w:rPr>
          <w:sz w:val="24"/>
          <w:szCs w:val="24"/>
        </w:rPr>
      </w:pPr>
      <w:r w:rsidRPr="00D44CD8">
        <w:rPr>
          <w:sz w:val="24"/>
          <w:szCs w:val="24"/>
        </w:rPr>
        <w:t xml:space="preserve">Miestne zastupiteľstvo Mestskej časti Košice – Sídlisko KVP </w:t>
      </w:r>
      <w:r w:rsidRPr="00D44CD8">
        <w:rPr>
          <w:b/>
          <w:sz w:val="24"/>
          <w:szCs w:val="24"/>
        </w:rPr>
        <w:t>Uznesením č. 213</w:t>
      </w:r>
      <w:r w:rsidRPr="00D44CD8">
        <w:rPr>
          <w:sz w:val="24"/>
          <w:szCs w:val="24"/>
        </w:rPr>
        <w:t xml:space="preserve"> zo dňa 30. apríla 2013 schválilo nájom majetku mestskej časti v Drocárovom parku pre Ing. Vancáka, a to z dôvodu hodného osobitného zreteľa. Osobitný zreteľ spočíval okrem iného v tom, že pavilón SO 01P bude skolaudovaný v lehote najneskôr do 2 rokov od účinnosti nájomnej zmluvy, teda do 10. 7. 2015.</w:t>
      </w:r>
      <w:r w:rsidR="005E7D4E" w:rsidRPr="00D44CD8">
        <w:rPr>
          <w:sz w:val="24"/>
          <w:szCs w:val="24"/>
        </w:rPr>
        <w:t xml:space="preserve"> </w:t>
      </w:r>
    </w:p>
    <w:p w:rsidR="00C63456" w:rsidRPr="00D44CD8" w:rsidRDefault="005E7D4E" w:rsidP="00387DBD">
      <w:pPr>
        <w:spacing w:after="120"/>
        <w:ind w:firstLine="567"/>
        <w:jc w:val="both"/>
        <w:rPr>
          <w:sz w:val="24"/>
          <w:szCs w:val="24"/>
        </w:rPr>
      </w:pPr>
      <w:r w:rsidRPr="00D44CD8">
        <w:rPr>
          <w:sz w:val="24"/>
          <w:szCs w:val="24"/>
        </w:rPr>
        <w:t>Toto uznesenie bolo následne zmenené uznesením MieZ MČ Košice – Sídlisko KVP č. 56 zo dňa 2.6.201</w:t>
      </w:r>
      <w:r w:rsidR="005D767B">
        <w:rPr>
          <w:sz w:val="24"/>
          <w:szCs w:val="24"/>
        </w:rPr>
        <w:t>5</w:t>
      </w:r>
      <w:r w:rsidR="004D53DC" w:rsidRPr="00D44CD8">
        <w:rPr>
          <w:sz w:val="24"/>
          <w:szCs w:val="24"/>
        </w:rPr>
        <w:t xml:space="preserve">, </w:t>
      </w:r>
      <w:r w:rsidR="00E86241" w:rsidRPr="00D44CD8">
        <w:rPr>
          <w:sz w:val="24"/>
          <w:szCs w:val="24"/>
        </w:rPr>
        <w:t xml:space="preserve">pričom zmena uznesenia spočívala </w:t>
      </w:r>
      <w:r w:rsidR="002967B8" w:rsidRPr="00D44CD8">
        <w:rPr>
          <w:sz w:val="24"/>
          <w:szCs w:val="24"/>
        </w:rPr>
        <w:t xml:space="preserve">okrem iného </w:t>
      </w:r>
      <w:r w:rsidR="00E86241" w:rsidRPr="00D44CD8">
        <w:rPr>
          <w:sz w:val="24"/>
          <w:szCs w:val="24"/>
        </w:rPr>
        <w:t>v</w:t>
      </w:r>
      <w:r w:rsidR="002967B8" w:rsidRPr="00D44CD8">
        <w:rPr>
          <w:sz w:val="24"/>
          <w:szCs w:val="24"/>
        </w:rPr>
        <w:t xml:space="preserve"> predĺžení lehoty na dokončenie pavilónov SO 01P, SO 01L a SO 02P do 31.7.2017 a pavilónu SO 02L do 30.11.2017 </w:t>
      </w:r>
      <w:r w:rsidR="000E4E2E">
        <w:rPr>
          <w:sz w:val="24"/>
          <w:szCs w:val="24"/>
        </w:rPr>
        <w:t>.</w:t>
      </w:r>
    </w:p>
    <w:p w:rsidR="002604E9" w:rsidRDefault="002967B8" w:rsidP="00387DBD">
      <w:pPr>
        <w:spacing w:after="120"/>
        <w:ind w:firstLine="567"/>
        <w:jc w:val="both"/>
        <w:rPr>
          <w:sz w:val="24"/>
          <w:szCs w:val="24"/>
        </w:rPr>
      </w:pPr>
      <w:r w:rsidRPr="00D44CD8">
        <w:rPr>
          <w:sz w:val="24"/>
          <w:szCs w:val="24"/>
        </w:rPr>
        <w:t>Na základe uvedených uznesení MieZ bola uzavretá akt</w:t>
      </w:r>
      <w:r w:rsidR="00D44CD8" w:rsidRPr="00D44CD8">
        <w:rPr>
          <w:sz w:val="24"/>
          <w:szCs w:val="24"/>
        </w:rPr>
        <w:t>u</w:t>
      </w:r>
      <w:r w:rsidRPr="00D44CD8">
        <w:rPr>
          <w:sz w:val="24"/>
          <w:szCs w:val="24"/>
        </w:rPr>
        <w:t xml:space="preserve">álne platná a účinná nájomná zmluva č. </w:t>
      </w:r>
      <w:r w:rsidR="00D44CD8" w:rsidRPr="00D44CD8">
        <w:rPr>
          <w:sz w:val="24"/>
          <w:szCs w:val="24"/>
        </w:rPr>
        <w:t xml:space="preserve">64/2013/SM v znení dodatku č. 1. </w:t>
      </w:r>
    </w:p>
    <w:p w:rsidR="002E1F2F" w:rsidRDefault="00222963" w:rsidP="002E1F2F">
      <w:pPr>
        <w:spacing w:after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Vzhľadom na znenie aktuálnej nájomnej zmluvy a reálneho stavu prenajatej nehnuteľnosti je nepochybné, že nájomca </w:t>
      </w:r>
      <w:r w:rsidR="00F7790B">
        <w:rPr>
          <w:sz w:val="24"/>
          <w:szCs w:val="24"/>
        </w:rPr>
        <w:t>n</w:t>
      </w:r>
      <w:r>
        <w:rPr>
          <w:sz w:val="24"/>
          <w:szCs w:val="24"/>
        </w:rPr>
        <w:t>edodrž</w:t>
      </w:r>
      <w:r w:rsidR="000E4E2E">
        <w:rPr>
          <w:sz w:val="24"/>
          <w:szCs w:val="24"/>
        </w:rPr>
        <w:t>al</w:t>
      </w:r>
      <w:r>
        <w:rPr>
          <w:sz w:val="24"/>
          <w:szCs w:val="24"/>
        </w:rPr>
        <w:t xml:space="preserve"> lehoty</w:t>
      </w:r>
      <w:r w:rsidR="00F7790B">
        <w:rPr>
          <w:sz w:val="24"/>
          <w:szCs w:val="24"/>
        </w:rPr>
        <w:t xml:space="preserve"> stanovené v zmluve a taktiež nedodržal niektoré ustanovenia nájomnej zmluvy (napr. povinnosť viesť stavebný denník). </w:t>
      </w:r>
    </w:p>
    <w:p w:rsidR="002E1F2F" w:rsidRDefault="000E4E2E" w:rsidP="002E1F2F">
      <w:pPr>
        <w:spacing w:after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 tohto dôvodu </w:t>
      </w:r>
      <w:r w:rsidR="002E1F2F">
        <w:rPr>
          <w:sz w:val="24"/>
          <w:szCs w:val="24"/>
        </w:rPr>
        <w:t xml:space="preserve">Mestská časť </w:t>
      </w:r>
      <w:r>
        <w:rPr>
          <w:sz w:val="24"/>
          <w:szCs w:val="24"/>
        </w:rPr>
        <w:t xml:space="preserve">Košice – Sídlisko KVP </w:t>
      </w:r>
      <w:r w:rsidR="002E1F2F">
        <w:rPr>
          <w:sz w:val="24"/>
          <w:szCs w:val="24"/>
        </w:rPr>
        <w:t>dňa 23.8.2017 vyzvala nájomcu na splnenie povinností vyplývajúcich z nájomnej zmluvy s určeným termínom plnenia 31.8.2017. Nájomca sa vyjadril, že vzhľadom na jeho neprítomnosť je možné vykonať plneni</w:t>
      </w:r>
      <w:r>
        <w:rPr>
          <w:sz w:val="24"/>
          <w:szCs w:val="24"/>
        </w:rPr>
        <w:t>e</w:t>
      </w:r>
      <w:r w:rsidR="002E1F2F">
        <w:rPr>
          <w:sz w:val="24"/>
          <w:szCs w:val="24"/>
        </w:rPr>
        <w:t xml:space="preserve"> až v nasledujúcom kalendárnom týždni</w:t>
      </w:r>
      <w:r>
        <w:rPr>
          <w:sz w:val="24"/>
          <w:szCs w:val="24"/>
        </w:rPr>
        <w:t xml:space="preserve"> (t.j. od 4.9.2017)</w:t>
      </w:r>
      <w:r w:rsidR="002E1F2F">
        <w:rPr>
          <w:sz w:val="24"/>
          <w:szCs w:val="24"/>
        </w:rPr>
        <w:t>.</w:t>
      </w:r>
    </w:p>
    <w:p w:rsidR="002E1F2F" w:rsidRDefault="0007244A" w:rsidP="002E1F2F">
      <w:pPr>
        <w:spacing w:after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Dňa</w:t>
      </w:r>
      <w:r w:rsidR="000E4E2E">
        <w:rPr>
          <w:sz w:val="24"/>
          <w:szCs w:val="24"/>
        </w:rPr>
        <w:t xml:space="preserve"> 6.9.2017 prebehne pracovné stretnutie za účasti právneho zástupcu nájomcu, právneho poradcu MČ JUDr. Tormu (ktorý spracovával text nájomnej zmluvy a dodatku k nej) za účelom vyjasnenia si ustanovení zmluvy s ohľadom na práva a povinnosti MČ ako prenajímateľa a Ing. Vancáka ako nájomcu. Závery z predmetného stretnutia budú do informatívnej správy doplnené a predložené na zasadnutie miestneho zastupiteľstva. </w:t>
      </w:r>
    </w:p>
    <w:p w:rsidR="005D767B" w:rsidRDefault="005D767B" w:rsidP="00271A1C">
      <w:pPr>
        <w:rPr>
          <w:sz w:val="28"/>
        </w:rPr>
      </w:pPr>
    </w:p>
    <w:p w:rsidR="005D767B" w:rsidRPr="00312335" w:rsidRDefault="005D767B" w:rsidP="00271A1C">
      <w:pPr>
        <w:rPr>
          <w:sz w:val="28"/>
        </w:rPr>
      </w:pPr>
    </w:p>
    <w:p w:rsidR="00312335" w:rsidRPr="00312335" w:rsidRDefault="00312335" w:rsidP="00312335">
      <w:r w:rsidRPr="00312335">
        <w:t xml:space="preserve">Košice </w:t>
      </w:r>
      <w:r w:rsidR="002E1F2F">
        <w:t>30</w:t>
      </w:r>
      <w:r w:rsidR="00C63456">
        <w:t>.</w:t>
      </w:r>
      <w:r w:rsidR="002E1F2F">
        <w:t>8</w:t>
      </w:r>
      <w:r w:rsidR="00C63456">
        <w:t>.</w:t>
      </w:r>
      <w:r w:rsidR="00362A28">
        <w:t>201</w:t>
      </w:r>
      <w:r w:rsidR="00064041">
        <w:t>7</w:t>
      </w:r>
    </w:p>
    <w:p w:rsidR="002604E9" w:rsidRPr="00312335" w:rsidRDefault="002604E9" w:rsidP="00064041">
      <w:r w:rsidRPr="00312335">
        <w:t xml:space="preserve">Vypracovala: </w:t>
      </w:r>
      <w:r w:rsidR="00222963">
        <w:t>JUDr. Lenka Čechová Pisarčíková</w:t>
      </w:r>
    </w:p>
    <w:p w:rsidR="00312335" w:rsidRPr="00312335" w:rsidRDefault="00312335"/>
    <w:sectPr w:rsidR="00312335" w:rsidRPr="00312335" w:rsidSect="003C06D4">
      <w:pgSz w:w="11907" w:h="16840"/>
      <w:pgMar w:top="1418" w:right="1418" w:bottom="1418" w:left="1418" w:header="1797" w:footer="561" w:gutter="0"/>
      <w:cols w:space="708"/>
      <w:titlePg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06B9A"/>
    <w:multiLevelType w:val="hybridMultilevel"/>
    <w:tmpl w:val="C2860176"/>
    <w:lvl w:ilvl="0" w:tplc="2822EC46">
      <w:start w:val="3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4335145F"/>
    <w:multiLevelType w:val="hybridMultilevel"/>
    <w:tmpl w:val="890285C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345004"/>
    <w:multiLevelType w:val="hybridMultilevel"/>
    <w:tmpl w:val="8B2A558C"/>
    <w:lvl w:ilvl="0" w:tplc="2A28A8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75D6425"/>
    <w:multiLevelType w:val="hybridMultilevel"/>
    <w:tmpl w:val="26B8D500"/>
    <w:lvl w:ilvl="0" w:tplc="82A44AD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FD938FB"/>
    <w:multiLevelType w:val="hybridMultilevel"/>
    <w:tmpl w:val="3A6EF91E"/>
    <w:lvl w:ilvl="0" w:tplc="EA323D4E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grammar="clean"/>
  <w:stylePaneFormatFilter w:val="3F01"/>
  <w:defaultTabStop w:val="708"/>
  <w:hyphenationZone w:val="425"/>
  <w:evenAndOddHeaders/>
  <w:drawingGridHorizontalSpacing w:val="24"/>
  <w:drawingGridVerticalSpacing w:val="65"/>
  <w:displayHorizontalDrawingGridEvery w:val="0"/>
  <w:characterSpacingControl w:val="doNotCompress"/>
  <w:compat/>
  <w:rsids>
    <w:rsidRoot w:val="00271A1C"/>
    <w:rsid w:val="00021B31"/>
    <w:rsid w:val="000353C2"/>
    <w:rsid w:val="00036FF1"/>
    <w:rsid w:val="00051A5D"/>
    <w:rsid w:val="00054863"/>
    <w:rsid w:val="00055AAB"/>
    <w:rsid w:val="00064041"/>
    <w:rsid w:val="0007244A"/>
    <w:rsid w:val="00084210"/>
    <w:rsid w:val="000B03C3"/>
    <w:rsid w:val="000B2CDA"/>
    <w:rsid w:val="000B711F"/>
    <w:rsid w:val="000C2F42"/>
    <w:rsid w:val="000C6CC3"/>
    <w:rsid w:val="000E4E2E"/>
    <w:rsid w:val="000E53B4"/>
    <w:rsid w:val="00110DCC"/>
    <w:rsid w:val="00125BB5"/>
    <w:rsid w:val="00156208"/>
    <w:rsid w:val="00173E06"/>
    <w:rsid w:val="001740CE"/>
    <w:rsid w:val="00181E18"/>
    <w:rsid w:val="00197AA0"/>
    <w:rsid w:val="001B287A"/>
    <w:rsid w:val="001B38D4"/>
    <w:rsid w:val="001C2F41"/>
    <w:rsid w:val="001C4AEC"/>
    <w:rsid w:val="001C698C"/>
    <w:rsid w:val="002067DB"/>
    <w:rsid w:val="00222963"/>
    <w:rsid w:val="00242F35"/>
    <w:rsid w:val="002601EA"/>
    <w:rsid w:val="002604E9"/>
    <w:rsid w:val="00271A1C"/>
    <w:rsid w:val="00272769"/>
    <w:rsid w:val="00275CB7"/>
    <w:rsid w:val="0029645B"/>
    <w:rsid w:val="002967B8"/>
    <w:rsid w:val="00297E17"/>
    <w:rsid w:val="002A67D1"/>
    <w:rsid w:val="002B0390"/>
    <w:rsid w:val="002D49B2"/>
    <w:rsid w:val="002E1F2F"/>
    <w:rsid w:val="00312335"/>
    <w:rsid w:val="00320858"/>
    <w:rsid w:val="0034076B"/>
    <w:rsid w:val="003623EF"/>
    <w:rsid w:val="00362A28"/>
    <w:rsid w:val="00371A2B"/>
    <w:rsid w:val="00371ACA"/>
    <w:rsid w:val="00376C3D"/>
    <w:rsid w:val="00387DBD"/>
    <w:rsid w:val="00397FDA"/>
    <w:rsid w:val="003B7FAB"/>
    <w:rsid w:val="003C022D"/>
    <w:rsid w:val="003C06D4"/>
    <w:rsid w:val="003D176A"/>
    <w:rsid w:val="003E1174"/>
    <w:rsid w:val="003F6656"/>
    <w:rsid w:val="003F74EB"/>
    <w:rsid w:val="00401EC9"/>
    <w:rsid w:val="00416316"/>
    <w:rsid w:val="00420D90"/>
    <w:rsid w:val="00433C32"/>
    <w:rsid w:val="00446BB2"/>
    <w:rsid w:val="00461655"/>
    <w:rsid w:val="004961DF"/>
    <w:rsid w:val="004D53DC"/>
    <w:rsid w:val="004D76B0"/>
    <w:rsid w:val="004F52B8"/>
    <w:rsid w:val="0052305E"/>
    <w:rsid w:val="00536A8B"/>
    <w:rsid w:val="005450B5"/>
    <w:rsid w:val="005A04B6"/>
    <w:rsid w:val="005A4417"/>
    <w:rsid w:val="005A6713"/>
    <w:rsid w:val="005B74D3"/>
    <w:rsid w:val="005D304A"/>
    <w:rsid w:val="005D60BD"/>
    <w:rsid w:val="005D767B"/>
    <w:rsid w:val="005E7D4E"/>
    <w:rsid w:val="00601253"/>
    <w:rsid w:val="00605AA9"/>
    <w:rsid w:val="0062736C"/>
    <w:rsid w:val="0063013D"/>
    <w:rsid w:val="006332BE"/>
    <w:rsid w:val="006516A8"/>
    <w:rsid w:val="00671D5F"/>
    <w:rsid w:val="006875CC"/>
    <w:rsid w:val="00690AD4"/>
    <w:rsid w:val="006B3472"/>
    <w:rsid w:val="006C73BB"/>
    <w:rsid w:val="006D0296"/>
    <w:rsid w:val="006D235F"/>
    <w:rsid w:val="006D7232"/>
    <w:rsid w:val="007110D6"/>
    <w:rsid w:val="00714DAC"/>
    <w:rsid w:val="0072262C"/>
    <w:rsid w:val="007639E0"/>
    <w:rsid w:val="0079610E"/>
    <w:rsid w:val="007E19F0"/>
    <w:rsid w:val="007E74B0"/>
    <w:rsid w:val="007F2CDB"/>
    <w:rsid w:val="0081306D"/>
    <w:rsid w:val="008170E1"/>
    <w:rsid w:val="0082346B"/>
    <w:rsid w:val="00846908"/>
    <w:rsid w:val="008555E2"/>
    <w:rsid w:val="008749DB"/>
    <w:rsid w:val="008765CE"/>
    <w:rsid w:val="008837EB"/>
    <w:rsid w:val="008C0A82"/>
    <w:rsid w:val="008C12FA"/>
    <w:rsid w:val="008C5E1F"/>
    <w:rsid w:val="008E69CD"/>
    <w:rsid w:val="008F3FC3"/>
    <w:rsid w:val="00904893"/>
    <w:rsid w:val="00922C27"/>
    <w:rsid w:val="009668F8"/>
    <w:rsid w:val="009A5F55"/>
    <w:rsid w:val="009A7A46"/>
    <w:rsid w:val="009B3D3A"/>
    <w:rsid w:val="009C6A12"/>
    <w:rsid w:val="009C799D"/>
    <w:rsid w:val="009D19D6"/>
    <w:rsid w:val="009E2CFD"/>
    <w:rsid w:val="009E3B2C"/>
    <w:rsid w:val="00A15561"/>
    <w:rsid w:val="00A238C6"/>
    <w:rsid w:val="00A41A36"/>
    <w:rsid w:val="00A57D9F"/>
    <w:rsid w:val="00A90996"/>
    <w:rsid w:val="00AD6BB6"/>
    <w:rsid w:val="00AE0320"/>
    <w:rsid w:val="00AF65F0"/>
    <w:rsid w:val="00B00E3B"/>
    <w:rsid w:val="00B02A5A"/>
    <w:rsid w:val="00B113AC"/>
    <w:rsid w:val="00B17097"/>
    <w:rsid w:val="00B76F9F"/>
    <w:rsid w:val="00B97EB0"/>
    <w:rsid w:val="00BC6A78"/>
    <w:rsid w:val="00BD1D17"/>
    <w:rsid w:val="00BD2EE0"/>
    <w:rsid w:val="00C119FB"/>
    <w:rsid w:val="00C17692"/>
    <w:rsid w:val="00C32356"/>
    <w:rsid w:val="00C5044A"/>
    <w:rsid w:val="00C63456"/>
    <w:rsid w:val="00C87DB0"/>
    <w:rsid w:val="00C9454C"/>
    <w:rsid w:val="00CA6AAE"/>
    <w:rsid w:val="00CC5A24"/>
    <w:rsid w:val="00CD0E14"/>
    <w:rsid w:val="00CE442A"/>
    <w:rsid w:val="00D12531"/>
    <w:rsid w:val="00D17E24"/>
    <w:rsid w:val="00D30684"/>
    <w:rsid w:val="00D342E1"/>
    <w:rsid w:val="00D3657D"/>
    <w:rsid w:val="00D44CD8"/>
    <w:rsid w:val="00D77D96"/>
    <w:rsid w:val="00D77DA5"/>
    <w:rsid w:val="00DE1695"/>
    <w:rsid w:val="00E17D84"/>
    <w:rsid w:val="00E21942"/>
    <w:rsid w:val="00E316FF"/>
    <w:rsid w:val="00E72D1E"/>
    <w:rsid w:val="00E73075"/>
    <w:rsid w:val="00E74336"/>
    <w:rsid w:val="00E86241"/>
    <w:rsid w:val="00E95813"/>
    <w:rsid w:val="00EB1A72"/>
    <w:rsid w:val="00EC0AFA"/>
    <w:rsid w:val="00EC0D83"/>
    <w:rsid w:val="00ED310C"/>
    <w:rsid w:val="00EE26EF"/>
    <w:rsid w:val="00EF35B8"/>
    <w:rsid w:val="00F05D82"/>
    <w:rsid w:val="00F17A11"/>
    <w:rsid w:val="00F4396D"/>
    <w:rsid w:val="00F47460"/>
    <w:rsid w:val="00F70710"/>
    <w:rsid w:val="00F72B5A"/>
    <w:rsid w:val="00F7790B"/>
    <w:rsid w:val="00F872FD"/>
    <w:rsid w:val="00F95AB5"/>
    <w:rsid w:val="00FD32F3"/>
    <w:rsid w:val="00FF6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71A1C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aliases w:val=" Char Char Char Char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CharChar">
    <w:name w:val=" Char Char"/>
    <w:basedOn w:val="Normln"/>
    <w:rsid w:val="00271A1C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lang w:eastAsia="en-US"/>
    </w:rPr>
  </w:style>
  <w:style w:type="paragraph" w:customStyle="1" w:styleId="SeznamIMP">
    <w:name w:val="Seznam_IMP"/>
    <w:basedOn w:val="Normln"/>
    <w:rsid w:val="00D30684"/>
    <w:pPr>
      <w:suppressAutoHyphens/>
      <w:spacing w:line="228" w:lineRule="auto"/>
      <w:ind w:left="283" w:hanging="283"/>
      <w:textAlignment w:val="auto"/>
    </w:pPr>
    <w:rPr>
      <w:rFonts w:ascii="Arial" w:hAnsi="Arial"/>
      <w:sz w:val="24"/>
      <w:szCs w:val="24"/>
    </w:rPr>
  </w:style>
  <w:style w:type="character" w:styleId="Hypertextovodkaz">
    <w:name w:val="Hyperlink"/>
    <w:basedOn w:val="Standardnpsmoodstavce"/>
    <w:rsid w:val="008749DB"/>
    <w:rPr>
      <w:color w:val="0000FF"/>
      <w:u w:val="single"/>
    </w:rPr>
  </w:style>
  <w:style w:type="paragraph" w:customStyle="1" w:styleId="CharChar1CharCharChar">
    <w:name w:val="Char Char1 Char Char Char"/>
    <w:basedOn w:val="Normln"/>
    <w:rsid w:val="00C63456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/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JKIRILAKOVA</dc:creator>
  <cp:lastModifiedBy>lcechova</cp:lastModifiedBy>
  <cp:revision>2</cp:revision>
  <cp:lastPrinted>2017-08-31T13:06:00Z</cp:lastPrinted>
  <dcterms:created xsi:type="dcterms:W3CDTF">2017-08-31T13:17:00Z</dcterms:created>
  <dcterms:modified xsi:type="dcterms:W3CDTF">2017-08-31T13:17:00Z</dcterms:modified>
</cp:coreProperties>
</file>